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3369BD" w14:textId="77777777" w:rsidR="002368FE" w:rsidRDefault="002368FE" w:rsidP="002368FE">
      <w:r>
        <w:t>Dear Editor,</w:t>
      </w:r>
    </w:p>
    <w:p w14:paraId="5D568FF5" w14:textId="77777777" w:rsidR="00CE3A62" w:rsidRDefault="00CE3A62" w:rsidP="002368FE"/>
    <w:p w14:paraId="1749CC3F" w14:textId="27410464" w:rsidR="002368FE" w:rsidRDefault="00CE3A62" w:rsidP="002368FE">
      <w:r w:rsidRPr="004F1FDE">
        <w:rPr>
          <w:b/>
          <w:bCs/>
        </w:rPr>
        <w:t xml:space="preserve">Re: Proof of Manuscript </w:t>
      </w:r>
      <w:r w:rsidR="004F1FDE" w:rsidRPr="004F1FDE">
        <w:rPr>
          <w:b/>
          <w:bCs/>
        </w:rPr>
        <w:t>WES-2024-107</w:t>
      </w:r>
      <w:r w:rsidRPr="004F1FDE">
        <w:rPr>
          <w:b/>
          <w:bCs/>
        </w:rPr>
        <w:t>: Direct integration of non-axisymmetric Gaussian</w:t>
      </w:r>
      <w:r w:rsidRPr="002368FE">
        <w:rPr>
          <w:b/>
          <w:bCs/>
        </w:rPr>
        <w:t xml:space="preserve"> wind-turbine wake including yaw and wind-veer effects</w:t>
      </w:r>
    </w:p>
    <w:p w14:paraId="3C4262AC" w14:textId="77777777" w:rsidR="00CE3A62" w:rsidRDefault="00CE3A62" w:rsidP="002368FE"/>
    <w:p w14:paraId="21D3A74A" w14:textId="2832E1C8" w:rsidR="00907151" w:rsidRDefault="00907151" w:rsidP="002368FE">
      <w:r>
        <w:t xml:space="preserve">Thanks for all </w:t>
      </w:r>
      <w:r w:rsidR="004F1FDE">
        <w:t>efforts</w:t>
      </w:r>
      <w:r>
        <w:t xml:space="preserve"> in progressing our manuscript for publication in Wind Energy Science. Following our response to first proof copy we have been notified that we require editor approval for two of the requested changes and so explain each in the following:</w:t>
      </w:r>
    </w:p>
    <w:p w14:paraId="2299E800" w14:textId="77777777" w:rsidR="00CE3A62" w:rsidRDefault="00CE3A62" w:rsidP="00907151">
      <w:pPr>
        <w:autoSpaceDE w:val="0"/>
        <w:autoSpaceDN w:val="0"/>
        <w:adjustRightInd w:val="0"/>
        <w:spacing w:after="0" w:line="240" w:lineRule="auto"/>
        <w:rPr>
          <w:rFonts w:ascii="Aptos" w:hAnsi="Aptos" w:cs="Calibri"/>
          <w:b/>
          <w:bCs/>
          <w:kern w:val="0"/>
        </w:rPr>
      </w:pPr>
    </w:p>
    <w:p w14:paraId="19762EDB" w14:textId="3BDA18A8" w:rsidR="00907151" w:rsidRPr="00FA2653" w:rsidRDefault="00907151" w:rsidP="00FA2653">
      <w:pPr>
        <w:pStyle w:val="ListParagraph"/>
        <w:numPr>
          <w:ilvl w:val="0"/>
          <w:numId w:val="1"/>
        </w:numPr>
        <w:autoSpaceDE w:val="0"/>
        <w:autoSpaceDN w:val="0"/>
        <w:adjustRightInd w:val="0"/>
        <w:spacing w:after="0" w:line="240" w:lineRule="auto"/>
        <w:rPr>
          <w:rFonts w:ascii="Aptos" w:hAnsi="Aptos" w:cs="Calibri"/>
          <w:b/>
          <w:bCs/>
          <w:kern w:val="0"/>
        </w:rPr>
      </w:pPr>
      <w:r w:rsidRPr="00FA2653">
        <w:rPr>
          <w:rFonts w:ascii="Aptos" w:hAnsi="Aptos" w:cs="Calibri"/>
          <w:b/>
          <w:bCs/>
          <w:kern w:val="0"/>
        </w:rPr>
        <w:t xml:space="preserve">Change to </w:t>
      </w:r>
      <w:r w:rsidR="004F1FDE" w:rsidRPr="00FA2653">
        <w:rPr>
          <w:rFonts w:ascii="Aptos" w:hAnsi="Aptos" w:cs="Calibri"/>
          <w:b/>
          <w:bCs/>
          <w:kern w:val="0"/>
        </w:rPr>
        <w:t xml:space="preserve">an </w:t>
      </w:r>
      <w:r w:rsidRPr="00FA2653">
        <w:rPr>
          <w:rFonts w:ascii="Aptos" w:hAnsi="Aptos" w:cs="Calibri"/>
          <w:b/>
          <w:bCs/>
          <w:kern w:val="0"/>
        </w:rPr>
        <w:t>expression</w:t>
      </w:r>
      <w:r w:rsidR="004F1FDE" w:rsidRPr="00FA2653">
        <w:rPr>
          <w:rFonts w:ascii="Aptos" w:hAnsi="Aptos" w:cs="Calibri"/>
          <w:b/>
          <w:bCs/>
          <w:kern w:val="0"/>
        </w:rPr>
        <w:t xml:space="preserve"> </w:t>
      </w:r>
      <w:r w:rsidRPr="00FA2653">
        <w:rPr>
          <w:rFonts w:ascii="Aptos" w:hAnsi="Aptos" w:cs="Calibri"/>
          <w:b/>
          <w:bCs/>
          <w:kern w:val="0"/>
        </w:rPr>
        <w:t>on page 7</w:t>
      </w:r>
    </w:p>
    <w:p w14:paraId="202C6772" w14:textId="61800311" w:rsidR="00907151" w:rsidRDefault="00907151" w:rsidP="00907151">
      <w:pPr>
        <w:rPr>
          <w:rFonts w:eastAsiaTheme="minorEastAsia"/>
        </w:rPr>
      </w:pPr>
      <w:r w:rsidRPr="00683BEA">
        <w:rPr>
          <w:rFonts w:ascii="Aptos" w:hAnsi="Aptos" w:cs="Calibri"/>
          <w:kern w:val="0"/>
        </w:rPr>
        <w:t>Specifically</w:t>
      </w:r>
      <w:r w:rsidR="0024159E">
        <w:rPr>
          <w:rFonts w:ascii="Aptos" w:hAnsi="Aptos" w:cs="Calibri"/>
          <w:kern w:val="0"/>
        </w:rPr>
        <w:t>,</w:t>
      </w:r>
      <w:r w:rsidRPr="00683BEA">
        <w:rPr>
          <w:rFonts w:ascii="Aptos" w:hAnsi="Aptos" w:cs="Calibri"/>
          <w:kern w:val="0"/>
        </w:rPr>
        <w:t xml:space="preserve"> this refers to </w:t>
      </w:r>
      <w:r w:rsidR="0024159E">
        <w:rPr>
          <w:rFonts w:ascii="Aptos" w:hAnsi="Aptos" w:cs="Calibri"/>
          <w:kern w:val="0"/>
        </w:rPr>
        <w:t xml:space="preserve">a </w:t>
      </w:r>
      <w:r w:rsidRPr="00683BEA">
        <w:rPr>
          <w:rFonts w:ascii="Aptos" w:hAnsi="Aptos" w:cs="Calibri"/>
          <w:kern w:val="0"/>
        </w:rPr>
        <w:t xml:space="preserve">change to </w:t>
      </w:r>
      <w:proofErr w:type="spellStart"/>
      <w:r w:rsidRPr="00683BEA">
        <w:rPr>
          <w:rFonts w:ascii="Aptos" w:hAnsi="Aptos" w:cs="Calibri"/>
          <w:kern w:val="0"/>
        </w:rPr>
        <w:t>Eq</w:t>
      </w:r>
      <w:proofErr w:type="spellEnd"/>
      <w:r w:rsidRPr="00683BEA">
        <w:rPr>
          <w:rFonts w:ascii="Aptos" w:hAnsi="Aptos" w:cs="Calibri"/>
          <w:kern w:val="0"/>
        </w:rPr>
        <w:t xml:space="preserve"> (33) and to subsequent approximations to this term in the text. </w:t>
      </w:r>
      <w:r w:rsidRPr="00683BEA">
        <w:rPr>
          <w:rFonts w:ascii="Aptos" w:eastAsiaTheme="minorEastAsia" w:hAnsi="Aptos" w:cs="Calibri"/>
        </w:rPr>
        <w:t>This</w:t>
      </w:r>
      <w:r>
        <w:rPr>
          <w:rFonts w:eastAsiaTheme="minorEastAsia"/>
        </w:rPr>
        <w:t xml:space="preserve"> change has no impact on the meaning, the findings, the results or the derivations presented and is sought due to a mistake in the generating latex file. </w:t>
      </w:r>
    </w:p>
    <w:p w14:paraId="09F49D65" w14:textId="335B0B6C" w:rsidR="002368FE" w:rsidRDefault="002368FE" w:rsidP="002368FE">
      <w:r>
        <w:t xml:space="preserve">In </w:t>
      </w:r>
      <w:r w:rsidR="003E4C8A">
        <w:t>its</w:t>
      </w:r>
      <w:r>
        <w:t xml:space="preserve"> </w:t>
      </w:r>
      <w:r w:rsidR="00907151">
        <w:t>accepted</w:t>
      </w:r>
      <w:r>
        <w:t xml:space="preserve"> form, Eq. (33) reads</w:t>
      </w:r>
    </w:p>
    <w:p w14:paraId="4BD1F778" w14:textId="4A78C547" w:rsidR="002368FE" w:rsidRPr="002368FE" w:rsidRDefault="00000000" w:rsidP="002368FE">
      <w:pPr>
        <w:rPr>
          <w:rFonts w:eastAsiaTheme="minorEastAsia"/>
        </w:rPr>
      </w:pPr>
      <m:oMathPara>
        <m:oMath>
          <m:f>
            <m:fPr>
              <m:ctrlPr>
                <w:ins w:id="0" w:author="Tim Stallard" w:date="2025-02-27T17:40:00Z" w16du:dateUtc="2025-02-27T17:40:00Z">
                  <w:rPr>
                    <w:rFonts w:ascii="Cambria Math" w:hAnsi="Cambria Math"/>
                    <w:i/>
                  </w:rPr>
                </w:ins>
              </m:ctrlPr>
            </m:fPr>
            <m:num>
              <m:r>
                <w:rPr>
                  <w:rFonts w:ascii="Cambria Math" w:hAnsi="Cambria Math"/>
                </w:rPr>
                <m:t>L</m:t>
              </m:r>
            </m:num>
            <m:den>
              <m:r>
                <w:rPr>
                  <w:rFonts w:ascii="Cambria Math" w:hAnsi="Cambria Math"/>
                </w:rPr>
                <m:t>R</m:t>
              </m:r>
            </m:den>
          </m:f>
          <m:r>
            <w:rPr>
              <w:rFonts w:ascii="Cambria Math" w:hAnsi="Cambria Math"/>
            </w:rPr>
            <m:t>≈</m:t>
          </m:r>
          <m:sSup>
            <m:sSupPr>
              <m:ctrlPr>
                <w:ins w:id="1" w:author="Tim Stallard" w:date="2025-02-27T17:40:00Z" w16du:dateUtc="2025-02-27T17:40:00Z">
                  <w:rPr>
                    <w:rFonts w:ascii="Cambria Math" w:hAnsi="Cambria Math"/>
                    <w:i/>
                  </w:rPr>
                </w:ins>
              </m:ctrlPr>
            </m:sSupPr>
            <m:e>
              <m:d>
                <m:dPr>
                  <m:ctrlPr>
                    <w:ins w:id="2" w:author="Tim Stallard" w:date="2025-02-27T17:40:00Z" w16du:dateUtc="2025-02-27T17:40:00Z">
                      <w:rPr>
                        <w:rFonts w:ascii="Cambria Math" w:hAnsi="Cambria Math"/>
                        <w:i/>
                      </w:rPr>
                    </w:ins>
                  </m:ctrlPr>
                </m:dPr>
                <m:e>
                  <m:f>
                    <m:fPr>
                      <m:ctrlPr>
                        <w:ins w:id="3" w:author="Tim Stallard" w:date="2025-02-27T17:40:00Z" w16du:dateUtc="2025-02-27T17:40:00Z">
                          <w:rPr>
                            <w:rFonts w:ascii="Cambria Math" w:hAnsi="Cambria Math"/>
                            <w:i/>
                          </w:rPr>
                        </w:ins>
                      </m:ctrlPr>
                    </m:fPr>
                    <m:num>
                      <m:rad>
                        <m:radPr>
                          <m:degHide m:val="1"/>
                          <m:ctrlPr>
                            <w:ins w:id="4" w:author="Tim Stallard" w:date="2025-02-27T17:40:00Z" w16du:dateUtc="2025-02-27T17:40:00Z">
                              <w:rPr>
                                <w:rFonts w:ascii="Cambria Math" w:hAnsi="Cambria Math"/>
                                <w:i/>
                              </w:rPr>
                            </w:ins>
                          </m:ctrlPr>
                        </m:radPr>
                        <m:deg/>
                        <m:e>
                          <m:r>
                            <w:rPr>
                              <w:rFonts w:ascii="Cambria Math" w:hAnsi="Cambria Math"/>
                            </w:rPr>
                            <m:t>π</m:t>
                          </m:r>
                        </m:e>
                      </m:rad>
                    </m:num>
                    <m:den>
                      <m:r>
                        <w:rPr>
                          <w:rFonts w:ascii="Cambria Math" w:hAnsi="Cambria Math"/>
                        </w:rPr>
                        <m:t>2</m:t>
                      </m:r>
                    </m:den>
                  </m:f>
                </m:e>
              </m:d>
            </m:e>
            <m:sup>
              <m:func>
                <m:funcPr>
                  <m:ctrlPr>
                    <w:ins w:id="5" w:author="Tim Stallard" w:date="2025-02-27T17:40:00Z" w16du:dateUtc="2025-02-27T17:40:00Z">
                      <w:rPr>
                        <w:rFonts w:ascii="Cambria Math" w:hAnsi="Cambria Math"/>
                        <w:i/>
                      </w:rPr>
                    </w:ins>
                  </m:ctrlPr>
                </m:funcPr>
                <m:fName>
                  <m:r>
                    <m:rPr>
                      <m:sty m:val="p"/>
                    </m:rPr>
                    <w:rPr>
                      <w:rFonts w:ascii="Cambria Math" w:hAnsi="Cambria Math"/>
                    </w:rPr>
                    <m:t>erf</m:t>
                  </m:r>
                </m:fName>
                <m:e>
                  <m:r>
                    <w:rPr>
                      <w:rFonts w:ascii="Cambria Math" w:hAnsi="Cambria Math"/>
                    </w:rPr>
                    <m:t>(2σ/R)</m:t>
                  </m:r>
                </m:e>
              </m:func>
            </m:sup>
          </m:sSup>
        </m:oMath>
      </m:oMathPara>
    </w:p>
    <w:p w14:paraId="48DA95F0" w14:textId="13D1C789" w:rsidR="002368FE" w:rsidRDefault="002368FE" w:rsidP="002368FE">
      <w:pPr>
        <w:rPr>
          <w:rFonts w:eastAsiaTheme="minorEastAsia"/>
        </w:rPr>
      </w:pPr>
      <w:r>
        <w:t xml:space="preserve">after which, we approximate the exponent </w:t>
      </w:r>
      <m:oMath>
        <m:func>
          <m:funcPr>
            <m:ctrlPr>
              <w:ins w:id="6" w:author="Tim Stallard" w:date="2025-02-27T17:40:00Z" w16du:dateUtc="2025-02-27T17:40:00Z">
                <w:rPr>
                  <w:rFonts w:ascii="Cambria Math" w:hAnsi="Cambria Math"/>
                  <w:i/>
                </w:rPr>
              </w:ins>
            </m:ctrlPr>
          </m:funcPr>
          <m:fName>
            <m:r>
              <m:rPr>
                <m:sty m:val="p"/>
              </m:rPr>
              <w:rPr>
                <w:rFonts w:ascii="Cambria Math" w:hAnsi="Cambria Math"/>
              </w:rPr>
              <m:t>erf</m:t>
            </m:r>
          </m:fName>
          <m:e>
            <m:r>
              <w:rPr>
                <w:rFonts w:ascii="Cambria Math" w:hAnsi="Cambria Math"/>
              </w:rPr>
              <m:t>(2σ/R)</m:t>
            </m:r>
          </m:e>
        </m:func>
      </m:oMath>
      <w:r>
        <w:rPr>
          <w:rFonts w:eastAsiaTheme="minorEastAsia"/>
        </w:rPr>
        <w:t xml:space="preserve"> to 1 as explained</w:t>
      </w:r>
      <w:r w:rsidR="00907151">
        <w:rPr>
          <w:rFonts w:eastAsiaTheme="minorEastAsia"/>
        </w:rPr>
        <w:t xml:space="preserve"> in the text</w:t>
      </w:r>
      <w:r>
        <w:rPr>
          <w:rFonts w:eastAsiaTheme="minorEastAsia"/>
        </w:rPr>
        <w:t xml:space="preserve">. However, due to a mistake in </w:t>
      </w:r>
      <w:r w:rsidR="00907151">
        <w:rPr>
          <w:rFonts w:eastAsiaTheme="minorEastAsia"/>
        </w:rPr>
        <w:t>the</w:t>
      </w:r>
      <w:r>
        <w:rPr>
          <w:rFonts w:eastAsiaTheme="minorEastAsia"/>
        </w:rPr>
        <w:t xml:space="preserve"> generating latex file, this exponent should be </w:t>
      </w:r>
      <m:oMath>
        <m:func>
          <m:funcPr>
            <m:ctrlPr>
              <w:ins w:id="7" w:author="Tim Stallard" w:date="2025-02-27T17:40:00Z" w16du:dateUtc="2025-02-27T17:40:00Z">
                <w:rPr>
                  <w:rFonts w:ascii="Cambria Math" w:hAnsi="Cambria Math"/>
                  <w:i/>
                </w:rPr>
              </w:ins>
            </m:ctrlPr>
          </m:funcPr>
          <m:fName>
            <m:r>
              <m:rPr>
                <m:sty m:val="p"/>
              </m:rPr>
              <w:rPr>
                <w:rFonts w:ascii="Cambria Math" w:hAnsi="Cambria Math"/>
              </w:rPr>
              <m:t>erf</m:t>
            </m:r>
          </m:fName>
          <m:e>
            <m:r>
              <w:rPr>
                <w:rFonts w:ascii="Cambria Math" w:hAnsi="Cambria Math"/>
              </w:rPr>
              <m:t>(2</m:t>
            </m:r>
            <m:sSup>
              <m:sSupPr>
                <m:ctrlPr>
                  <w:ins w:id="8" w:author="Tim Stallard" w:date="2025-02-27T17:40:00Z" w16du:dateUtc="2025-02-27T17:40:00Z">
                    <w:rPr>
                      <w:rFonts w:ascii="Cambria Math" w:hAnsi="Cambria Math"/>
                      <w:i/>
                    </w:rPr>
                  </w:ins>
                </m:ctrlPr>
              </m:sSupPr>
              <m:e>
                <m:r>
                  <w:rPr>
                    <w:rFonts w:ascii="Cambria Math" w:hAnsi="Cambria Math"/>
                  </w:rPr>
                  <m:t>σ</m:t>
                </m:r>
              </m:e>
              <m:sup>
                <m:r>
                  <w:rPr>
                    <w:rFonts w:ascii="Cambria Math" w:hAnsi="Cambria Math"/>
                  </w:rPr>
                  <m:t>2</m:t>
                </m:r>
              </m:sup>
            </m:sSup>
            <m:r>
              <w:rPr>
                <w:rFonts w:ascii="Cambria Math" w:hAnsi="Cambria Math"/>
              </w:rPr>
              <m:t>/</m:t>
            </m:r>
            <m:sSup>
              <m:sSupPr>
                <m:ctrlPr>
                  <w:ins w:id="9" w:author="Tim Stallard" w:date="2025-02-27T17:40:00Z" w16du:dateUtc="2025-02-27T17:40:00Z">
                    <w:rPr>
                      <w:rFonts w:ascii="Cambria Math" w:hAnsi="Cambria Math"/>
                      <w:i/>
                    </w:rPr>
                  </w:ins>
                </m:ctrlPr>
              </m:sSupPr>
              <m:e>
                <m:r>
                  <w:rPr>
                    <w:rFonts w:ascii="Cambria Math" w:hAnsi="Cambria Math"/>
                  </w:rPr>
                  <m:t>R</m:t>
                </m:r>
              </m:e>
              <m:sup>
                <m:r>
                  <w:rPr>
                    <w:rFonts w:ascii="Cambria Math" w:hAnsi="Cambria Math"/>
                  </w:rPr>
                  <m:t>2</m:t>
                </m:r>
              </m:sup>
            </m:sSup>
            <m:r>
              <w:rPr>
                <w:rFonts w:ascii="Cambria Math" w:hAnsi="Cambria Math"/>
              </w:rPr>
              <m:t>)</m:t>
            </m:r>
          </m:e>
        </m:func>
      </m:oMath>
      <w:r>
        <w:rPr>
          <w:rFonts w:eastAsiaTheme="minorEastAsia"/>
        </w:rPr>
        <w:t xml:space="preserve">. </w:t>
      </w:r>
      <w:r w:rsidR="0024159E">
        <w:rPr>
          <w:rFonts w:eastAsiaTheme="minorEastAsia"/>
        </w:rPr>
        <w:t>T</w:t>
      </w:r>
      <w:r>
        <w:rPr>
          <w:rFonts w:eastAsiaTheme="minorEastAsia"/>
        </w:rPr>
        <w:t xml:space="preserve">his exponent will </w:t>
      </w:r>
      <w:r w:rsidR="0024159E">
        <w:rPr>
          <w:rFonts w:eastAsiaTheme="minorEastAsia"/>
        </w:rPr>
        <w:t xml:space="preserve">still </w:t>
      </w:r>
      <w:r>
        <w:rPr>
          <w:rFonts w:eastAsiaTheme="minorEastAsia"/>
        </w:rPr>
        <w:t xml:space="preserve">be approximated to 1, and </w:t>
      </w:r>
      <w:r w:rsidR="004F1FDE">
        <w:rPr>
          <w:rFonts w:eastAsiaTheme="minorEastAsia"/>
        </w:rPr>
        <w:t xml:space="preserve">so </w:t>
      </w:r>
      <w:r>
        <w:rPr>
          <w:rFonts w:eastAsiaTheme="minorEastAsia"/>
        </w:rPr>
        <w:t xml:space="preserve">Eq. (34) which defines the size of the rectangular disk </w:t>
      </w:r>
      <w:r w:rsidR="000A6390">
        <w:rPr>
          <w:rFonts w:eastAsiaTheme="minorEastAsia"/>
        </w:rPr>
        <w:t xml:space="preserve">used throughout </w:t>
      </w:r>
      <w:r>
        <w:rPr>
          <w:rFonts w:eastAsiaTheme="minorEastAsia"/>
        </w:rPr>
        <w:t xml:space="preserve">the rest of the paper remains unchanged. </w:t>
      </w:r>
    </w:p>
    <w:p w14:paraId="217D93FA" w14:textId="09E5D2B1" w:rsidR="00907151" w:rsidRDefault="00907151" w:rsidP="00907151">
      <w:r>
        <w:rPr>
          <w:rFonts w:eastAsiaTheme="minorEastAsia"/>
        </w:rPr>
        <w:t xml:space="preserve">The change </w:t>
      </w:r>
      <w:r>
        <w:t xml:space="preserve">requested is to </w:t>
      </w:r>
      <w:r w:rsidR="00D13812">
        <w:t>correct the term within the error function of the exponent of eq. 33:</w:t>
      </w:r>
    </w:p>
    <w:p w14:paraId="69A29364" w14:textId="77777777" w:rsidR="00907151" w:rsidRPr="002368FE" w:rsidRDefault="00000000" w:rsidP="00907151">
      <w:pPr>
        <w:rPr>
          <w:rFonts w:eastAsiaTheme="minorEastAsia"/>
        </w:rPr>
      </w:pPr>
      <m:oMathPara>
        <m:oMath>
          <m:f>
            <m:fPr>
              <m:ctrlPr>
                <w:ins w:id="10" w:author="Tim Stallard" w:date="2025-02-27T17:40:00Z" w16du:dateUtc="2025-02-27T17:40:00Z">
                  <w:rPr>
                    <w:rFonts w:ascii="Cambria Math" w:hAnsi="Cambria Math"/>
                    <w:i/>
                  </w:rPr>
                </w:ins>
              </m:ctrlPr>
            </m:fPr>
            <m:num>
              <m:r>
                <w:rPr>
                  <w:rFonts w:ascii="Cambria Math" w:hAnsi="Cambria Math"/>
                </w:rPr>
                <m:t>2σ</m:t>
              </m:r>
            </m:num>
            <m:den>
              <m:r>
                <w:rPr>
                  <w:rFonts w:ascii="Cambria Math" w:hAnsi="Cambria Math"/>
                </w:rPr>
                <m:t>R</m:t>
              </m:r>
            </m:den>
          </m:f>
          <m:r>
            <w:rPr>
              <w:rFonts w:ascii="Cambria Math" w:hAnsi="Cambria Math"/>
            </w:rPr>
            <m:t>→</m:t>
          </m:r>
          <m:f>
            <m:fPr>
              <m:ctrlPr>
                <w:ins w:id="11" w:author="Tim Stallard" w:date="2025-02-27T17:40:00Z" w16du:dateUtc="2025-02-27T17:40:00Z">
                  <w:rPr>
                    <w:rFonts w:ascii="Cambria Math" w:hAnsi="Cambria Math"/>
                    <w:i/>
                  </w:rPr>
                </w:ins>
              </m:ctrlPr>
            </m:fPr>
            <m:num>
              <m:r>
                <w:rPr>
                  <w:rFonts w:ascii="Cambria Math" w:hAnsi="Cambria Math"/>
                </w:rPr>
                <m:t>2</m:t>
              </m:r>
              <m:sSup>
                <m:sSupPr>
                  <m:ctrlPr>
                    <w:ins w:id="12" w:author="Tim Stallard" w:date="2025-02-27T17:40:00Z" w16du:dateUtc="2025-02-27T17:40:00Z">
                      <w:rPr>
                        <w:rFonts w:ascii="Cambria Math" w:hAnsi="Cambria Math"/>
                        <w:i/>
                      </w:rPr>
                    </w:ins>
                  </m:ctrlPr>
                </m:sSupPr>
                <m:e>
                  <m:r>
                    <w:rPr>
                      <w:rFonts w:ascii="Cambria Math" w:hAnsi="Cambria Math"/>
                    </w:rPr>
                    <m:t>σ</m:t>
                  </m:r>
                </m:e>
                <m:sup>
                  <m:r>
                    <w:rPr>
                      <w:rFonts w:ascii="Cambria Math" w:hAnsi="Cambria Math"/>
                    </w:rPr>
                    <m:t>2</m:t>
                  </m:r>
                </m:sup>
              </m:sSup>
              <m:ctrlPr>
                <w:ins w:id="13" w:author="Tim Stallard" w:date="2025-02-27T17:40:00Z" w16du:dateUtc="2025-02-27T17:40:00Z">
                  <w:rPr>
                    <w:rFonts w:ascii="Cambria Math" w:eastAsiaTheme="minorEastAsia" w:hAnsi="Cambria Math"/>
                    <w:i/>
                  </w:rPr>
                </w:ins>
              </m:ctrlPr>
            </m:num>
            <m:den>
              <m:sSup>
                <m:sSupPr>
                  <m:ctrlPr>
                    <w:ins w:id="14" w:author="Tim Stallard" w:date="2025-02-27T17:40:00Z" w16du:dateUtc="2025-02-27T17:40:00Z">
                      <w:rPr>
                        <w:rFonts w:ascii="Cambria Math" w:hAnsi="Cambria Math"/>
                        <w:i/>
                      </w:rPr>
                    </w:ins>
                  </m:ctrlPr>
                </m:sSupPr>
                <m:e>
                  <m:r>
                    <w:rPr>
                      <w:rFonts w:ascii="Cambria Math" w:hAnsi="Cambria Math"/>
                    </w:rPr>
                    <m:t>R</m:t>
                  </m:r>
                </m:e>
                <m:sup>
                  <m:r>
                    <w:rPr>
                      <w:rFonts w:ascii="Cambria Math" w:hAnsi="Cambria Math"/>
                    </w:rPr>
                    <m:t>2</m:t>
                  </m:r>
                </m:sup>
              </m:sSup>
            </m:den>
          </m:f>
        </m:oMath>
      </m:oMathPara>
    </w:p>
    <w:p w14:paraId="7B1465EA" w14:textId="0F940122" w:rsidR="002368FE" w:rsidRDefault="00D13812" w:rsidP="002368FE">
      <w:pPr>
        <w:rPr>
          <w:rFonts w:eastAsiaTheme="minorEastAsia"/>
        </w:rPr>
      </w:pPr>
      <w:r>
        <w:rPr>
          <w:rFonts w:eastAsiaTheme="minorEastAsia"/>
        </w:rPr>
        <w:t>Also to make the same change</w:t>
      </w:r>
      <w:r w:rsidR="00907151">
        <w:rPr>
          <w:rFonts w:eastAsiaTheme="minorEastAsia"/>
        </w:rPr>
        <w:t xml:space="preserve"> in the second and third lines after Eq. (33) where instances of this quantity are mentioned. T</w:t>
      </w:r>
      <w:r w:rsidR="002368FE">
        <w:rPr>
          <w:rFonts w:eastAsiaTheme="minorEastAsia"/>
        </w:rPr>
        <w:t xml:space="preserve">his change </w:t>
      </w:r>
      <w:r w:rsidR="004C02EC" w:rsidRPr="004C02EC">
        <w:rPr>
          <w:rFonts w:eastAsiaTheme="minorEastAsia"/>
          <w:b/>
          <w:bCs/>
        </w:rPr>
        <w:t>does not change meaning or any outcomes of the manuscript</w:t>
      </w:r>
      <w:r w:rsidR="004C02EC" w:rsidRPr="004C02EC">
        <w:rPr>
          <w:rFonts w:eastAsiaTheme="minorEastAsia"/>
        </w:rPr>
        <w:t xml:space="preserve"> as it is</w:t>
      </w:r>
      <w:r w:rsidR="004C02EC">
        <w:rPr>
          <w:rFonts w:eastAsiaTheme="minorEastAsia"/>
          <w:b/>
          <w:bCs/>
        </w:rPr>
        <w:t xml:space="preserve"> </w:t>
      </w:r>
      <w:r w:rsidR="00907151">
        <w:rPr>
          <w:rFonts w:eastAsiaTheme="minorEastAsia"/>
        </w:rPr>
        <w:t xml:space="preserve">only to a quantity that is subsequently </w:t>
      </w:r>
      <w:r w:rsidR="002368FE">
        <w:rPr>
          <w:rFonts w:eastAsiaTheme="minorEastAsia"/>
        </w:rPr>
        <w:t xml:space="preserve">approximated to 1 </w:t>
      </w:r>
      <w:r w:rsidR="0024159E">
        <w:rPr>
          <w:rFonts w:eastAsiaTheme="minorEastAsia"/>
        </w:rPr>
        <w:t>in the original and corrected version</w:t>
      </w:r>
      <w:r w:rsidR="004C02EC">
        <w:rPr>
          <w:rFonts w:eastAsiaTheme="minorEastAsia"/>
        </w:rPr>
        <w:t>.</w:t>
      </w:r>
      <w:r w:rsidR="000A6390">
        <w:rPr>
          <w:rFonts w:eastAsiaTheme="minorEastAsia"/>
        </w:rPr>
        <w:t xml:space="preserve"> </w:t>
      </w:r>
    </w:p>
    <w:p w14:paraId="27D0EE6D" w14:textId="77777777" w:rsidR="0024159E" w:rsidRDefault="0024159E" w:rsidP="002368FE">
      <w:pPr>
        <w:rPr>
          <w:rFonts w:eastAsiaTheme="minorEastAsia"/>
          <w:b/>
          <w:bCs/>
        </w:rPr>
      </w:pPr>
    </w:p>
    <w:p w14:paraId="0B14A964" w14:textId="0C176546" w:rsidR="002368FE" w:rsidRPr="00FA2653" w:rsidRDefault="000A6390" w:rsidP="00FA2653">
      <w:pPr>
        <w:pStyle w:val="ListParagraph"/>
        <w:numPr>
          <w:ilvl w:val="0"/>
          <w:numId w:val="1"/>
        </w:numPr>
        <w:rPr>
          <w:rFonts w:eastAsiaTheme="minorEastAsia"/>
          <w:b/>
          <w:bCs/>
        </w:rPr>
      </w:pPr>
      <w:r w:rsidRPr="00FA2653">
        <w:rPr>
          <w:rFonts w:eastAsiaTheme="minorEastAsia"/>
          <w:b/>
          <w:bCs/>
        </w:rPr>
        <w:t>C</w:t>
      </w:r>
      <w:r w:rsidR="00907151" w:rsidRPr="00FA2653">
        <w:rPr>
          <w:rFonts w:eastAsiaTheme="minorEastAsia"/>
          <w:b/>
          <w:bCs/>
        </w:rPr>
        <w:t>larif</w:t>
      </w:r>
      <w:r w:rsidRPr="00FA2653">
        <w:rPr>
          <w:rFonts w:eastAsiaTheme="minorEastAsia"/>
          <w:b/>
          <w:bCs/>
        </w:rPr>
        <w:t xml:space="preserve">ication of </w:t>
      </w:r>
      <w:r w:rsidR="00683BEA" w:rsidRPr="00FA2653">
        <w:rPr>
          <w:rFonts w:eastAsiaTheme="minorEastAsia"/>
          <w:b/>
          <w:bCs/>
        </w:rPr>
        <w:t xml:space="preserve">multiplication </w:t>
      </w:r>
      <w:r w:rsidRPr="00FA2653">
        <w:rPr>
          <w:rFonts w:eastAsiaTheme="minorEastAsia"/>
          <w:b/>
          <w:bCs/>
        </w:rPr>
        <w:t>operator spanning lines of m</w:t>
      </w:r>
      <w:r w:rsidR="00907151" w:rsidRPr="00FA2653">
        <w:rPr>
          <w:rFonts w:eastAsiaTheme="minorEastAsia"/>
          <w:b/>
          <w:bCs/>
        </w:rPr>
        <w:t xml:space="preserve">ulti-line equations. </w:t>
      </w:r>
    </w:p>
    <w:p w14:paraId="624F5907" w14:textId="31C10926" w:rsidR="00CE3A62" w:rsidRDefault="00907151" w:rsidP="002368FE">
      <w:pPr>
        <w:rPr>
          <w:rFonts w:eastAsiaTheme="minorEastAsia"/>
        </w:rPr>
      </w:pPr>
      <w:r>
        <w:rPr>
          <w:rFonts w:eastAsiaTheme="minorEastAsia"/>
        </w:rPr>
        <w:t xml:space="preserve">The shift to double column format for the published version has resulted in many multiline equations. </w:t>
      </w:r>
      <w:r w:rsidR="0024159E">
        <w:rPr>
          <w:rFonts w:eastAsiaTheme="minorEastAsia"/>
        </w:rPr>
        <w:t>Continuation of multiplication operations is not explicit and is only indicated by the closure of a bracket on one line and a subsequent bracket, or individual parameter on the next line. In contrast where an addition operation forms a line break this is clearly stated at the start of the new line. In some of the multiple instances the lack of an operator across a line break presents risk of misinterpretation (e.g. eq. 8, 12, 29, A5, B2-B4 in particular</w:t>
      </w:r>
      <w:r w:rsidR="00CE3A62">
        <w:rPr>
          <w:rFonts w:eastAsiaTheme="minorEastAsia"/>
        </w:rPr>
        <w:t>)</w:t>
      </w:r>
      <w:r w:rsidR="0024159E">
        <w:rPr>
          <w:rFonts w:eastAsiaTheme="minorEastAsia"/>
        </w:rPr>
        <w:t xml:space="preserve">. </w:t>
      </w:r>
      <w:r w:rsidR="00CE3A62">
        <w:rPr>
          <w:rFonts w:eastAsiaTheme="minorEastAsia"/>
        </w:rPr>
        <w:t xml:space="preserve">For clarity and </w:t>
      </w:r>
      <w:r w:rsidR="00976522">
        <w:rPr>
          <w:rFonts w:eastAsiaTheme="minorEastAsia"/>
        </w:rPr>
        <w:t>consistency,</w:t>
      </w:r>
      <w:r w:rsidR="0024159E">
        <w:rPr>
          <w:rFonts w:eastAsiaTheme="minorEastAsia"/>
        </w:rPr>
        <w:t xml:space="preserve"> we propose that a \times symbol is inserted at the </w:t>
      </w:r>
      <w:r w:rsidR="00A707A4">
        <w:rPr>
          <w:rFonts w:eastAsiaTheme="minorEastAsia"/>
        </w:rPr>
        <w:t>beginning of</w:t>
      </w:r>
      <w:r w:rsidR="0024159E">
        <w:rPr>
          <w:rFonts w:eastAsiaTheme="minorEastAsia"/>
        </w:rPr>
        <w:t xml:space="preserve"> an equation line where a multiplication operation continues onto the next line of the equation. </w:t>
      </w:r>
    </w:p>
    <w:p w14:paraId="78F64CFD" w14:textId="18B8BF20" w:rsidR="00975863" w:rsidRDefault="00CE3A62" w:rsidP="002368FE">
      <w:pPr>
        <w:rPr>
          <w:rFonts w:eastAsiaTheme="minorEastAsia"/>
        </w:rPr>
      </w:pPr>
      <w:r>
        <w:rPr>
          <w:rFonts w:eastAsiaTheme="minorEastAsia"/>
        </w:rPr>
        <w:t>This clarification is noted in the proof for</w:t>
      </w:r>
      <w:r w:rsidR="00976522">
        <w:rPr>
          <w:rFonts w:eastAsiaTheme="minorEastAsia"/>
        </w:rPr>
        <w:t xml:space="preserve"> </w:t>
      </w:r>
      <w:proofErr w:type="spellStart"/>
      <w:r w:rsidR="00976522">
        <w:rPr>
          <w:rFonts w:eastAsiaTheme="minorEastAsia"/>
        </w:rPr>
        <w:t>Eqs</w:t>
      </w:r>
      <w:proofErr w:type="spellEnd"/>
      <w:r w:rsidR="00976522">
        <w:rPr>
          <w:rFonts w:eastAsiaTheme="minorEastAsia"/>
        </w:rPr>
        <w:t>. (8, 9, 12, 19, 20, 27, 29, A1, A5, B1, B2, B3, B4, B6, B7, C1, C2, C4, C5, C7, D6)</w:t>
      </w:r>
      <w:r>
        <w:rPr>
          <w:rFonts w:eastAsiaTheme="minorEastAsia"/>
        </w:rPr>
        <w:t xml:space="preserve">. </w:t>
      </w:r>
      <w:r w:rsidR="0024159E">
        <w:rPr>
          <w:rFonts w:eastAsiaTheme="minorEastAsia"/>
        </w:rPr>
        <w:t xml:space="preserve">The location of such line breaks is a function of </w:t>
      </w:r>
      <w:r w:rsidR="004C02EC">
        <w:rPr>
          <w:rFonts w:eastAsiaTheme="minorEastAsia"/>
        </w:rPr>
        <w:t>the WES</w:t>
      </w:r>
      <w:r w:rsidR="0024159E">
        <w:rPr>
          <w:rFonts w:eastAsiaTheme="minorEastAsia"/>
        </w:rPr>
        <w:t xml:space="preserve"> </w:t>
      </w:r>
      <w:r w:rsidR="0024159E">
        <w:rPr>
          <w:rFonts w:eastAsiaTheme="minorEastAsia"/>
        </w:rPr>
        <w:lastRenderedPageBreak/>
        <w:t xml:space="preserve">typesetting </w:t>
      </w:r>
      <w:r>
        <w:rPr>
          <w:rFonts w:eastAsiaTheme="minorEastAsia"/>
        </w:rPr>
        <w:t xml:space="preserve">and so could not have been identified prior to the proof. We have also annotated the proof to identify several equations where it would be clearer to break the line at a different location (to ensure a full term is within one line). This insertion of an operator symbol </w:t>
      </w:r>
      <w:r w:rsidRPr="004C02EC">
        <w:rPr>
          <w:rFonts w:eastAsiaTheme="minorEastAsia"/>
          <w:b/>
          <w:bCs/>
        </w:rPr>
        <w:t>does not change the meaning of any expression or the findings</w:t>
      </w:r>
      <w:r>
        <w:rPr>
          <w:rFonts w:eastAsiaTheme="minorEastAsia"/>
        </w:rPr>
        <w:t xml:space="preserve"> and is proposed to minimise risk of misinterpretation of the derivations, and findings, presented.</w:t>
      </w:r>
    </w:p>
    <w:p w14:paraId="6EC9B199" w14:textId="77777777" w:rsidR="00CE3A62" w:rsidRDefault="00CE3A62" w:rsidP="002368FE">
      <w:pPr>
        <w:rPr>
          <w:rFonts w:eastAsiaTheme="minorEastAsia"/>
        </w:rPr>
      </w:pPr>
    </w:p>
    <w:p w14:paraId="23ED64FC" w14:textId="6E21C37A" w:rsidR="00CE3A62" w:rsidRDefault="00766E94" w:rsidP="002368FE">
      <w:pPr>
        <w:rPr>
          <w:rFonts w:eastAsiaTheme="minorEastAsia"/>
        </w:rPr>
      </w:pPr>
      <w:r>
        <w:rPr>
          <w:rFonts w:eastAsiaTheme="minorEastAsia"/>
        </w:rPr>
        <w:t xml:space="preserve">Our other annotations in the second proof are </w:t>
      </w:r>
      <w:r w:rsidR="001D2725">
        <w:rPr>
          <w:rFonts w:eastAsiaTheme="minorEastAsia"/>
        </w:rPr>
        <w:t xml:space="preserve">with </w:t>
      </w:r>
      <w:r>
        <w:rPr>
          <w:rFonts w:eastAsiaTheme="minorEastAsia"/>
        </w:rPr>
        <w:t xml:space="preserve">regard to consistency of bracket sizes and to avoid a split between a header and the section text appearing on separate pages. </w:t>
      </w:r>
      <w:r w:rsidR="00CE3A62">
        <w:rPr>
          <w:rFonts w:eastAsiaTheme="minorEastAsia"/>
        </w:rPr>
        <w:t xml:space="preserve">We hope that this note adequately explains our reasoning for </w:t>
      </w:r>
      <w:r>
        <w:rPr>
          <w:rFonts w:eastAsiaTheme="minorEastAsia"/>
        </w:rPr>
        <w:t xml:space="preserve">a </w:t>
      </w:r>
      <w:r w:rsidR="00CE3A62">
        <w:rPr>
          <w:rFonts w:eastAsiaTheme="minorEastAsia"/>
        </w:rPr>
        <w:t xml:space="preserve">modification to eq. 33 and clarification of the presentation of multiline equations and look forward to publication of this study in Wind Energy Science. </w:t>
      </w:r>
    </w:p>
    <w:p w14:paraId="6769462F" w14:textId="2D1837A2" w:rsidR="001D2725" w:rsidRDefault="001D2725" w:rsidP="002368FE">
      <w:pPr>
        <w:rPr>
          <w:rFonts w:eastAsiaTheme="minorEastAsia"/>
        </w:rPr>
      </w:pPr>
    </w:p>
    <w:p w14:paraId="1D2EBD9F" w14:textId="197ECBE9" w:rsidR="002368FE" w:rsidRDefault="002368FE" w:rsidP="002368FE">
      <w:pPr>
        <w:rPr>
          <w:rFonts w:eastAsiaTheme="minorEastAsia"/>
        </w:rPr>
      </w:pPr>
      <w:r>
        <w:rPr>
          <w:rFonts w:eastAsiaTheme="minorEastAsia"/>
        </w:rPr>
        <w:t>Best regards,</w:t>
      </w:r>
    </w:p>
    <w:p w14:paraId="213B8B93" w14:textId="5F823B49" w:rsidR="002368FE" w:rsidRDefault="002368FE" w:rsidP="002368FE">
      <w:r>
        <w:rPr>
          <w:rFonts w:eastAsiaTheme="minorEastAsia"/>
        </w:rPr>
        <w:t>Karim Ali, Pablo Ouro  and Tim Stallard</w:t>
      </w:r>
    </w:p>
    <w:p w14:paraId="36A1FB53" w14:textId="77777777" w:rsidR="002368FE" w:rsidRDefault="002368FE" w:rsidP="002368FE"/>
    <w:sectPr w:rsidR="002368F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Calibri">
    <w:panose1 w:val="020F0502020204030204"/>
    <w:charset w:val="00"/>
    <w:family w:val="swiss"/>
    <w:pitch w:val="variable"/>
    <w:sig w:usb0="E4002EFF" w:usb1="C2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8F003D4"/>
    <w:multiLevelType w:val="hybridMultilevel"/>
    <w:tmpl w:val="738EA600"/>
    <w:lvl w:ilvl="0" w:tplc="B516C558">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017737195">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Tim Stallard">
    <w15:presenceInfo w15:providerId="AD" w15:userId="S::Tim.Stallard@manchester.ac.uk::24e3b2c0-37af-47dd-a46b-e47ff0a832c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368FE"/>
    <w:rsid w:val="00046BAA"/>
    <w:rsid w:val="000A6390"/>
    <w:rsid w:val="001D2725"/>
    <w:rsid w:val="002368FE"/>
    <w:rsid w:val="0024159E"/>
    <w:rsid w:val="002770C7"/>
    <w:rsid w:val="003E4C8A"/>
    <w:rsid w:val="004C02EC"/>
    <w:rsid w:val="004F1FDE"/>
    <w:rsid w:val="0061084B"/>
    <w:rsid w:val="006763B1"/>
    <w:rsid w:val="00683BEA"/>
    <w:rsid w:val="00766E94"/>
    <w:rsid w:val="00790F9D"/>
    <w:rsid w:val="00907151"/>
    <w:rsid w:val="00975863"/>
    <w:rsid w:val="00976522"/>
    <w:rsid w:val="00A707A4"/>
    <w:rsid w:val="00AE5541"/>
    <w:rsid w:val="00BE7525"/>
    <w:rsid w:val="00CE3A62"/>
    <w:rsid w:val="00D07507"/>
    <w:rsid w:val="00D13812"/>
    <w:rsid w:val="00E57109"/>
    <w:rsid w:val="00F1175F"/>
    <w:rsid w:val="00FA2653"/>
    <w:rsid w:val="00FB79A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69464"/>
  <w15:chartTrackingRefBased/>
  <w15:docId w15:val="{745CB3FD-8A4A-464C-AA4B-50C1B36DA0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2368F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368F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368F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368F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368F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368F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368F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368F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368F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368F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368F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368F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368F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368F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368F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368F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368F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368FE"/>
    <w:rPr>
      <w:rFonts w:eastAsiaTheme="majorEastAsia" w:cstheme="majorBidi"/>
      <w:color w:val="272727" w:themeColor="text1" w:themeTint="D8"/>
    </w:rPr>
  </w:style>
  <w:style w:type="paragraph" w:styleId="Title">
    <w:name w:val="Title"/>
    <w:basedOn w:val="Normal"/>
    <w:next w:val="Normal"/>
    <w:link w:val="TitleChar"/>
    <w:uiPriority w:val="10"/>
    <w:qFormat/>
    <w:rsid w:val="002368F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368F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368F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368F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368FE"/>
    <w:pPr>
      <w:spacing w:before="160"/>
      <w:jc w:val="center"/>
    </w:pPr>
    <w:rPr>
      <w:i/>
      <w:iCs/>
      <w:color w:val="404040" w:themeColor="text1" w:themeTint="BF"/>
    </w:rPr>
  </w:style>
  <w:style w:type="character" w:customStyle="1" w:styleId="QuoteChar">
    <w:name w:val="Quote Char"/>
    <w:basedOn w:val="DefaultParagraphFont"/>
    <w:link w:val="Quote"/>
    <w:uiPriority w:val="29"/>
    <w:rsid w:val="002368FE"/>
    <w:rPr>
      <w:i/>
      <w:iCs/>
      <w:color w:val="404040" w:themeColor="text1" w:themeTint="BF"/>
    </w:rPr>
  </w:style>
  <w:style w:type="paragraph" w:styleId="ListParagraph">
    <w:name w:val="List Paragraph"/>
    <w:basedOn w:val="Normal"/>
    <w:uiPriority w:val="34"/>
    <w:qFormat/>
    <w:rsid w:val="002368FE"/>
    <w:pPr>
      <w:ind w:left="720"/>
      <w:contextualSpacing/>
    </w:pPr>
  </w:style>
  <w:style w:type="character" w:styleId="IntenseEmphasis">
    <w:name w:val="Intense Emphasis"/>
    <w:basedOn w:val="DefaultParagraphFont"/>
    <w:uiPriority w:val="21"/>
    <w:qFormat/>
    <w:rsid w:val="002368FE"/>
    <w:rPr>
      <w:i/>
      <w:iCs/>
      <w:color w:val="0F4761" w:themeColor="accent1" w:themeShade="BF"/>
    </w:rPr>
  </w:style>
  <w:style w:type="paragraph" w:styleId="IntenseQuote">
    <w:name w:val="Intense Quote"/>
    <w:basedOn w:val="Normal"/>
    <w:next w:val="Normal"/>
    <w:link w:val="IntenseQuoteChar"/>
    <w:uiPriority w:val="30"/>
    <w:qFormat/>
    <w:rsid w:val="002368F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368FE"/>
    <w:rPr>
      <w:i/>
      <w:iCs/>
      <w:color w:val="0F4761" w:themeColor="accent1" w:themeShade="BF"/>
    </w:rPr>
  </w:style>
  <w:style w:type="character" w:styleId="IntenseReference">
    <w:name w:val="Intense Reference"/>
    <w:basedOn w:val="DefaultParagraphFont"/>
    <w:uiPriority w:val="32"/>
    <w:qFormat/>
    <w:rsid w:val="002368FE"/>
    <w:rPr>
      <w:b/>
      <w:bCs/>
      <w:smallCaps/>
      <w:color w:val="0F4761" w:themeColor="accent1" w:themeShade="BF"/>
      <w:spacing w:val="5"/>
    </w:rPr>
  </w:style>
  <w:style w:type="character" w:styleId="PlaceholderText">
    <w:name w:val="Placeholder Text"/>
    <w:basedOn w:val="DefaultParagraphFont"/>
    <w:uiPriority w:val="99"/>
    <w:semiHidden/>
    <w:rsid w:val="002368FE"/>
    <w:rPr>
      <w:color w:val="66666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people" Target="people.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521</Words>
  <Characters>2975</Characters>
  <Application>Microsoft Office Word</Application>
  <DocSecurity>0</DocSecurity>
  <Lines>24</Lines>
  <Paragraphs>6</Paragraphs>
  <ScaleCrop>false</ScaleCrop>
  <HeadingPairs>
    <vt:vector size="2" baseType="variant">
      <vt:variant>
        <vt:lpstr>Title</vt:lpstr>
      </vt:variant>
      <vt:variant>
        <vt:i4>1</vt:i4>
      </vt:variant>
    </vt:vector>
  </HeadingPairs>
  <TitlesOfParts>
    <vt:vector size="1" baseType="lpstr">
      <vt:lpstr/>
    </vt:vector>
  </TitlesOfParts>
  <Company>University of Manchester</Company>
  <LinksUpToDate>false</LinksUpToDate>
  <CharactersWithSpaces>3490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Karim Ali</dc:creator>
  <cp:keywords/>
  <dc:description/>
  <cp:lastModifiedBy>Meike Volle</cp:lastModifiedBy>
  <cp:revision>3</cp:revision>
  <dcterms:created xsi:type="dcterms:W3CDTF">2025-02-28T10:54:00Z</dcterms:created>
  <dcterms:modified xsi:type="dcterms:W3CDTF">2025-03-05T06:48:00Z</dcterms:modified>
</cp:coreProperties>
</file>